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E9F1F" w14:textId="59AC3EFA" w:rsidR="0038569E" w:rsidRPr="0065799E" w:rsidRDefault="006F7135" w:rsidP="00D77686">
      <w:pPr>
        <w:jc w:val="center"/>
        <w:rPr>
          <w:rFonts w:ascii="Arial" w:hAnsi="Arial"/>
          <w:b/>
        </w:rPr>
      </w:pPr>
      <w:r w:rsidRPr="0065799E">
        <w:rPr>
          <w:rFonts w:ascii="Arial" w:hAnsi="Arial"/>
          <w:b/>
        </w:rPr>
        <w:t>TCCFA (</w:t>
      </w:r>
      <w:r w:rsidR="0038569E" w:rsidRPr="0065799E">
        <w:rPr>
          <w:rFonts w:ascii="Arial" w:hAnsi="Arial"/>
          <w:b/>
        </w:rPr>
        <w:t xml:space="preserve">Taurocholate </w:t>
      </w:r>
      <w:proofErr w:type="spellStart"/>
      <w:r w:rsidR="0038569E" w:rsidRPr="0065799E">
        <w:rPr>
          <w:rFonts w:ascii="Arial" w:hAnsi="Arial"/>
          <w:b/>
        </w:rPr>
        <w:t>cycloserine</w:t>
      </w:r>
      <w:proofErr w:type="spellEnd"/>
      <w:r w:rsidR="0038569E" w:rsidRPr="0065799E">
        <w:rPr>
          <w:rFonts w:ascii="Arial" w:hAnsi="Arial"/>
          <w:b/>
        </w:rPr>
        <w:t xml:space="preserve"> </w:t>
      </w:r>
      <w:proofErr w:type="spellStart"/>
      <w:r w:rsidR="0038569E" w:rsidRPr="0065799E">
        <w:rPr>
          <w:rFonts w:ascii="Arial" w:hAnsi="Arial"/>
          <w:b/>
        </w:rPr>
        <w:t>cefo</w:t>
      </w:r>
      <w:r w:rsidR="00FB2270" w:rsidRPr="0065799E">
        <w:rPr>
          <w:rFonts w:ascii="Arial" w:hAnsi="Arial"/>
          <w:b/>
        </w:rPr>
        <w:t>xi</w:t>
      </w:r>
      <w:r w:rsidRPr="0065799E">
        <w:rPr>
          <w:rFonts w:ascii="Arial" w:hAnsi="Arial"/>
          <w:b/>
        </w:rPr>
        <w:t>ti</w:t>
      </w:r>
      <w:r w:rsidR="0038569E" w:rsidRPr="0065799E">
        <w:rPr>
          <w:rFonts w:ascii="Arial" w:hAnsi="Arial"/>
          <w:b/>
        </w:rPr>
        <w:t>ne</w:t>
      </w:r>
      <w:proofErr w:type="spellEnd"/>
      <w:ins w:id="0" w:author="jeandrze" w:date="2016-07-08T10:53:00Z">
        <w:r w:rsidR="003C0078">
          <w:rPr>
            <w:rFonts w:ascii="Arial" w:hAnsi="Arial"/>
            <w:b/>
          </w:rPr>
          <w:t xml:space="preserve"> fructose</w:t>
        </w:r>
      </w:ins>
      <w:r w:rsidR="0038569E" w:rsidRPr="0065799E">
        <w:rPr>
          <w:rFonts w:ascii="Arial" w:hAnsi="Arial"/>
          <w:b/>
        </w:rPr>
        <w:t xml:space="preserve">) </w:t>
      </w:r>
      <w:r w:rsidR="0065799E" w:rsidRPr="0065799E">
        <w:rPr>
          <w:rFonts w:ascii="Arial" w:hAnsi="Arial"/>
          <w:b/>
        </w:rPr>
        <w:t>A</w:t>
      </w:r>
      <w:r w:rsidR="0038569E" w:rsidRPr="0065799E">
        <w:rPr>
          <w:rFonts w:ascii="Arial" w:hAnsi="Arial"/>
          <w:b/>
        </w:rPr>
        <w:t>gar</w:t>
      </w:r>
      <w:r w:rsidR="0065799E" w:rsidRPr="0065799E">
        <w:rPr>
          <w:rFonts w:ascii="Arial" w:hAnsi="Arial"/>
          <w:b/>
        </w:rPr>
        <w:t xml:space="preserve"> P</w:t>
      </w:r>
      <w:r w:rsidR="0038569E" w:rsidRPr="0065799E">
        <w:rPr>
          <w:rFonts w:ascii="Arial" w:hAnsi="Arial"/>
          <w:b/>
        </w:rPr>
        <w:t>lates</w:t>
      </w:r>
    </w:p>
    <w:p w14:paraId="3F6F1818" w14:textId="6D8FBC6A" w:rsidR="00D77686" w:rsidRDefault="0038569E" w:rsidP="0038569E">
      <w:pPr>
        <w:rPr>
          <w:rFonts w:ascii="Arial" w:hAnsi="Arial"/>
        </w:rPr>
      </w:pPr>
      <w:r w:rsidRPr="0065799E">
        <w:rPr>
          <w:rFonts w:ascii="Arial" w:hAnsi="Arial"/>
        </w:rPr>
        <w:t>Add</w:t>
      </w:r>
      <w:r w:rsidR="00D77686">
        <w:rPr>
          <w:rFonts w:ascii="Arial" w:hAnsi="Arial"/>
        </w:rPr>
        <w:t xml:space="preserve"> the following to a 2 L flask with about 800 mL of </w:t>
      </w:r>
      <w:del w:id="1" w:author="jeandrze" w:date="2016-07-06T13:57:00Z">
        <w:r w:rsidR="00D77686" w:rsidDel="000B39BF">
          <w:rPr>
            <w:rFonts w:ascii="Arial" w:hAnsi="Arial"/>
          </w:rPr>
          <w:delText>Mill-Q</w:delText>
        </w:r>
      </w:del>
      <w:ins w:id="2" w:author="jeandrze" w:date="2016-07-06T13:57:00Z">
        <w:r w:rsidR="000B39BF">
          <w:rPr>
            <w:rFonts w:ascii="Arial" w:hAnsi="Arial"/>
          </w:rPr>
          <w:t>ultra pure</w:t>
        </w:r>
      </w:ins>
      <w:r w:rsidR="00D77686">
        <w:rPr>
          <w:rFonts w:ascii="Arial" w:hAnsi="Arial"/>
        </w:rPr>
        <w:t xml:space="preserve"> water:</w:t>
      </w:r>
      <w:r w:rsidRPr="0065799E">
        <w:rPr>
          <w:rFonts w:ascii="Arial" w:hAnsi="Arial"/>
        </w:rPr>
        <w:t xml:space="preserve"> </w:t>
      </w:r>
      <w:r w:rsidRPr="0065799E">
        <w:rPr>
          <w:rFonts w:ascii="Arial" w:hAnsi="Arial"/>
        </w:rPr>
        <w:tab/>
      </w:r>
      <w:r w:rsidRPr="0065799E">
        <w:rPr>
          <w:rFonts w:ascii="Arial" w:hAnsi="Arial"/>
        </w:rPr>
        <w:tab/>
      </w:r>
    </w:p>
    <w:p w14:paraId="5E156046" w14:textId="77777777" w:rsid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 xml:space="preserve">40 g </w:t>
      </w:r>
      <w:proofErr w:type="spellStart"/>
      <w:r w:rsidRPr="00D77686">
        <w:rPr>
          <w:rFonts w:ascii="Arial" w:hAnsi="Arial"/>
        </w:rPr>
        <w:t>Proteose</w:t>
      </w:r>
      <w:proofErr w:type="spellEnd"/>
      <w:r w:rsidRPr="00D77686">
        <w:rPr>
          <w:rFonts w:ascii="Arial" w:hAnsi="Arial"/>
        </w:rPr>
        <w:t xml:space="preserve"> Peptone</w:t>
      </w:r>
      <w:r w:rsidR="00E30C54" w:rsidRPr="00D77686">
        <w:rPr>
          <w:rFonts w:ascii="Arial" w:hAnsi="Arial"/>
        </w:rPr>
        <w:t xml:space="preserve"> 3 in 0.8L filtered water</w:t>
      </w:r>
    </w:p>
    <w:p w14:paraId="08F8A955" w14:textId="77777777" w:rsidR="00D77686" w:rsidRPr="00D77686" w:rsidRDefault="0038569E" w:rsidP="00D77686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>5 g Na</w:t>
      </w:r>
      <w:r w:rsidRPr="00D77686">
        <w:rPr>
          <w:rFonts w:ascii="Arial" w:hAnsi="Arial"/>
          <w:vertAlign w:val="subscript"/>
        </w:rPr>
        <w:t>2</w:t>
      </w:r>
      <w:r w:rsidRPr="00D77686">
        <w:rPr>
          <w:rFonts w:ascii="Arial" w:hAnsi="Arial"/>
        </w:rPr>
        <w:t>HPO</w:t>
      </w:r>
      <w:r w:rsidRPr="00D77686">
        <w:rPr>
          <w:rFonts w:ascii="Arial" w:hAnsi="Arial"/>
          <w:vertAlign w:val="subscript"/>
        </w:rPr>
        <w:t>4</w:t>
      </w:r>
    </w:p>
    <w:p w14:paraId="68E64A43" w14:textId="77777777" w:rsid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>1 g KH</w:t>
      </w:r>
      <w:r w:rsidRPr="00D77686">
        <w:rPr>
          <w:rFonts w:ascii="Arial" w:hAnsi="Arial"/>
          <w:vertAlign w:val="subscript"/>
        </w:rPr>
        <w:t>2</w:t>
      </w:r>
      <w:r w:rsidRPr="00D77686">
        <w:rPr>
          <w:rFonts w:ascii="Arial" w:hAnsi="Arial"/>
        </w:rPr>
        <w:t>PO</w:t>
      </w:r>
      <w:r w:rsidRPr="00D77686">
        <w:rPr>
          <w:rFonts w:ascii="Arial" w:hAnsi="Arial"/>
          <w:vertAlign w:val="subscript"/>
        </w:rPr>
        <w:t>4</w:t>
      </w:r>
    </w:p>
    <w:p w14:paraId="5D95A906" w14:textId="77777777" w:rsid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>2 g NaCl</w:t>
      </w:r>
    </w:p>
    <w:p w14:paraId="1FCF498F" w14:textId="77777777" w:rsid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>0.1 g MgSO</w:t>
      </w:r>
      <w:r w:rsidRPr="00D77686">
        <w:rPr>
          <w:rFonts w:ascii="Arial" w:hAnsi="Arial"/>
          <w:vertAlign w:val="subscript"/>
        </w:rPr>
        <w:t>4</w:t>
      </w:r>
      <w:r w:rsidR="00E30C54" w:rsidRPr="00D77686">
        <w:rPr>
          <w:rFonts w:ascii="Arial" w:hAnsi="Arial"/>
          <w:vertAlign w:val="subscript"/>
        </w:rPr>
        <w:t xml:space="preserve"> </w:t>
      </w:r>
      <w:r w:rsidR="00E30C54" w:rsidRPr="00D77686">
        <w:rPr>
          <w:rFonts w:ascii="Arial" w:hAnsi="Arial"/>
        </w:rPr>
        <w:t>(anhydrous)</w:t>
      </w:r>
    </w:p>
    <w:p w14:paraId="34E7AF05" w14:textId="77777777" w:rsid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>6 g Fructose</w:t>
      </w:r>
    </w:p>
    <w:p w14:paraId="05F85608" w14:textId="1AD99B5A" w:rsidR="0038569E" w:rsidRPr="00D77686" w:rsidRDefault="0038569E" w:rsidP="0038569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77686">
        <w:rPr>
          <w:rFonts w:ascii="Arial" w:hAnsi="Arial"/>
        </w:rPr>
        <w:t xml:space="preserve">20 g </w:t>
      </w:r>
      <w:proofErr w:type="spellStart"/>
      <w:r w:rsidRPr="00D77686">
        <w:rPr>
          <w:rFonts w:ascii="Arial" w:hAnsi="Arial"/>
        </w:rPr>
        <w:t>bacto</w:t>
      </w:r>
      <w:proofErr w:type="spellEnd"/>
      <w:r w:rsidRPr="00D77686">
        <w:rPr>
          <w:rFonts w:ascii="Arial" w:hAnsi="Arial"/>
        </w:rPr>
        <w:t xml:space="preserve"> agar </w:t>
      </w:r>
    </w:p>
    <w:p w14:paraId="23091433" w14:textId="2D75E4BA" w:rsidR="0038569E" w:rsidRPr="0065799E" w:rsidRDefault="00D77686" w:rsidP="0038569E">
      <w:pPr>
        <w:rPr>
          <w:rFonts w:ascii="Arial" w:hAnsi="Arial"/>
        </w:rPr>
      </w:pPr>
      <w:r>
        <w:rPr>
          <w:rFonts w:ascii="Arial" w:hAnsi="Arial"/>
        </w:rPr>
        <w:t xml:space="preserve">Bring to 1 L with </w:t>
      </w:r>
      <w:del w:id="3" w:author="jeandrze" w:date="2016-07-08T10:53:00Z">
        <w:r w:rsidDel="00747B0E">
          <w:rPr>
            <w:rFonts w:ascii="Arial" w:hAnsi="Arial"/>
          </w:rPr>
          <w:delText>Mill-Q</w:delText>
        </w:r>
      </w:del>
      <w:ins w:id="4" w:author="jeandrze" w:date="2016-07-08T10:53:00Z">
        <w:r w:rsidR="00747B0E">
          <w:rPr>
            <w:rFonts w:ascii="Arial" w:hAnsi="Arial"/>
          </w:rPr>
          <w:t>ultra pure</w:t>
        </w:r>
      </w:ins>
      <w:bookmarkStart w:id="5" w:name="_GoBack"/>
      <w:bookmarkEnd w:id="5"/>
      <w:r>
        <w:rPr>
          <w:rFonts w:ascii="Arial" w:hAnsi="Arial"/>
        </w:rPr>
        <w:t xml:space="preserve"> water.  </w:t>
      </w:r>
      <w:proofErr w:type="gramStart"/>
      <w:r>
        <w:rPr>
          <w:rFonts w:ascii="Arial" w:hAnsi="Arial"/>
        </w:rPr>
        <w:t xml:space="preserve">Then </w:t>
      </w:r>
      <w:r w:rsidR="0038569E" w:rsidRPr="0065799E">
        <w:rPr>
          <w:rFonts w:ascii="Arial" w:hAnsi="Arial"/>
        </w:rPr>
        <w:t>autoclave (liquid</w:t>
      </w:r>
      <w:r>
        <w:rPr>
          <w:rFonts w:ascii="Arial" w:hAnsi="Arial"/>
        </w:rPr>
        <w:t xml:space="preserve"> cycle</w:t>
      </w:r>
      <w:r w:rsidR="0038569E" w:rsidRPr="0065799E">
        <w:rPr>
          <w:rFonts w:ascii="Arial" w:hAnsi="Arial"/>
        </w:rPr>
        <w:t>) for 30 min.</w:t>
      </w:r>
      <w:proofErr w:type="gramEnd"/>
    </w:p>
    <w:p w14:paraId="7E18EB1A" w14:textId="77777777" w:rsidR="00D77686" w:rsidRDefault="0038569E" w:rsidP="00D77686">
      <w:pPr>
        <w:rPr>
          <w:rFonts w:ascii="Arial" w:hAnsi="Arial"/>
        </w:rPr>
      </w:pPr>
      <w:r w:rsidRPr="0065799E">
        <w:rPr>
          <w:rFonts w:ascii="Arial" w:hAnsi="Arial"/>
        </w:rPr>
        <w:t>After autoclaving:</w:t>
      </w:r>
      <w:r w:rsidR="00D77686">
        <w:rPr>
          <w:rFonts w:ascii="Arial" w:hAnsi="Arial"/>
        </w:rPr>
        <w:t xml:space="preserve"> </w:t>
      </w:r>
    </w:p>
    <w:p w14:paraId="1B931F70" w14:textId="1D002DB9" w:rsidR="0038569E" w:rsidRPr="00D77686" w:rsidRDefault="0038569E" w:rsidP="00D77686">
      <w:pPr>
        <w:rPr>
          <w:rFonts w:ascii="Arial" w:hAnsi="Arial"/>
        </w:rPr>
      </w:pPr>
      <w:r w:rsidRPr="00D77686">
        <w:rPr>
          <w:rFonts w:ascii="Arial" w:hAnsi="Arial"/>
        </w:rPr>
        <w:t>Cool the media to 55C and then add</w:t>
      </w:r>
      <w:r w:rsidR="00D77686" w:rsidRPr="00D77686">
        <w:rPr>
          <w:rFonts w:ascii="Arial" w:hAnsi="Arial"/>
        </w:rPr>
        <w:t xml:space="preserve"> the following</w:t>
      </w:r>
      <w:r w:rsidRPr="00D77686">
        <w:rPr>
          <w:rFonts w:ascii="Arial" w:hAnsi="Arial"/>
        </w:rPr>
        <w:t>:</w:t>
      </w:r>
    </w:p>
    <w:p w14:paraId="3A7AC4B2" w14:textId="378656BB" w:rsidR="00D77686" w:rsidRDefault="0038569E" w:rsidP="0038569E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D77686">
        <w:rPr>
          <w:rFonts w:ascii="Arial" w:hAnsi="Arial"/>
        </w:rPr>
        <w:t>10 ml of 10% w</w:t>
      </w:r>
      <w:r w:rsidR="00D45C22">
        <w:rPr>
          <w:rFonts w:ascii="Arial" w:hAnsi="Arial"/>
        </w:rPr>
        <w:t>eight</w:t>
      </w:r>
      <w:r w:rsidRPr="00D77686">
        <w:rPr>
          <w:rFonts w:ascii="Arial" w:hAnsi="Arial"/>
        </w:rPr>
        <w:t>/v</w:t>
      </w:r>
      <w:r w:rsidR="00D45C22">
        <w:rPr>
          <w:rFonts w:ascii="Arial" w:hAnsi="Arial"/>
        </w:rPr>
        <w:t>olume</w:t>
      </w:r>
      <w:r w:rsidRPr="00D77686">
        <w:rPr>
          <w:rFonts w:ascii="Arial" w:hAnsi="Arial"/>
        </w:rPr>
        <w:t xml:space="preserve"> taur</w:t>
      </w:r>
      <w:r w:rsidR="00FB2270" w:rsidRPr="00D77686">
        <w:rPr>
          <w:rFonts w:ascii="Arial" w:hAnsi="Arial"/>
        </w:rPr>
        <w:t>o</w:t>
      </w:r>
      <w:r w:rsidRPr="00D77686">
        <w:rPr>
          <w:rFonts w:ascii="Arial" w:hAnsi="Arial"/>
        </w:rPr>
        <w:t>cholate (1 g in 10 ml, filter-sterilized)</w:t>
      </w:r>
    </w:p>
    <w:p w14:paraId="3BF3D199" w14:textId="77777777" w:rsidR="00D77686" w:rsidRDefault="0038569E" w:rsidP="00D77686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D77686">
        <w:rPr>
          <w:rFonts w:ascii="Arial" w:hAnsi="Arial"/>
        </w:rPr>
        <w:t>25 ml D-</w:t>
      </w:r>
      <w:proofErr w:type="spellStart"/>
      <w:r w:rsidRPr="00D77686">
        <w:rPr>
          <w:rFonts w:ascii="Arial" w:hAnsi="Arial"/>
        </w:rPr>
        <w:t>cycloserine</w:t>
      </w:r>
      <w:proofErr w:type="spellEnd"/>
      <w:r w:rsidRPr="00D77686">
        <w:rPr>
          <w:rFonts w:ascii="Arial" w:hAnsi="Arial"/>
        </w:rPr>
        <w:t xml:space="preserve"> (10 mg/ml, (</w:t>
      </w:r>
      <w:proofErr w:type="spellStart"/>
      <w:r w:rsidRPr="00D77686">
        <w:rPr>
          <w:rFonts w:ascii="Arial" w:hAnsi="Arial"/>
        </w:rPr>
        <w:t>ie</w:t>
      </w:r>
      <w:proofErr w:type="spellEnd"/>
      <w:r w:rsidRPr="00D77686">
        <w:rPr>
          <w:rFonts w:ascii="Arial" w:hAnsi="Arial"/>
        </w:rPr>
        <w:t xml:space="preserve"> 0.25</w:t>
      </w:r>
      <w:r w:rsidR="006825CC" w:rsidRPr="00D77686">
        <w:rPr>
          <w:rFonts w:ascii="Arial" w:hAnsi="Arial"/>
        </w:rPr>
        <w:t xml:space="preserve"> </w:t>
      </w:r>
      <w:r w:rsidRPr="00D77686">
        <w:rPr>
          <w:rFonts w:ascii="Arial" w:hAnsi="Arial"/>
        </w:rPr>
        <w:t>g in 25</w:t>
      </w:r>
      <w:r w:rsidR="006825CC" w:rsidRPr="00D77686">
        <w:rPr>
          <w:rFonts w:ascii="Arial" w:hAnsi="Arial"/>
        </w:rPr>
        <w:t xml:space="preserve"> </w:t>
      </w:r>
      <w:r w:rsidRPr="00D77686">
        <w:rPr>
          <w:rFonts w:ascii="Arial" w:hAnsi="Arial"/>
        </w:rPr>
        <w:t>ml) filter-sterilized)</w:t>
      </w:r>
    </w:p>
    <w:p w14:paraId="09DE2805" w14:textId="13BCACA2" w:rsidR="0038569E" w:rsidRPr="00D77686" w:rsidRDefault="00FB2270" w:rsidP="00D77686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D77686">
        <w:rPr>
          <w:rFonts w:ascii="Arial" w:hAnsi="Arial"/>
        </w:rPr>
        <w:t>1.6</w:t>
      </w:r>
      <w:r w:rsidR="0038569E" w:rsidRPr="00D77686">
        <w:rPr>
          <w:rFonts w:ascii="Arial" w:hAnsi="Arial"/>
        </w:rPr>
        <w:t xml:space="preserve"> ml </w:t>
      </w:r>
      <w:proofErr w:type="spellStart"/>
      <w:r w:rsidR="0038569E" w:rsidRPr="00D77686">
        <w:rPr>
          <w:rFonts w:ascii="Arial" w:hAnsi="Arial"/>
        </w:rPr>
        <w:t>cefo</w:t>
      </w:r>
      <w:r w:rsidRPr="00D77686">
        <w:rPr>
          <w:rFonts w:ascii="Arial" w:hAnsi="Arial"/>
        </w:rPr>
        <w:t>xitin</w:t>
      </w:r>
      <w:proofErr w:type="spellEnd"/>
      <w:r w:rsidR="0038569E" w:rsidRPr="00D77686">
        <w:rPr>
          <w:rFonts w:ascii="Arial" w:hAnsi="Arial"/>
        </w:rPr>
        <w:t xml:space="preserve"> (10 mg/ml, (</w:t>
      </w:r>
      <w:proofErr w:type="spellStart"/>
      <w:r w:rsidR="0038569E" w:rsidRPr="00D77686">
        <w:rPr>
          <w:rFonts w:ascii="Arial" w:hAnsi="Arial"/>
        </w:rPr>
        <w:t>ie</w:t>
      </w:r>
      <w:proofErr w:type="spellEnd"/>
      <w:r w:rsidR="0038569E" w:rsidRPr="00D77686">
        <w:rPr>
          <w:rFonts w:ascii="Arial" w:hAnsi="Arial"/>
        </w:rPr>
        <w:t xml:space="preserve"> 0.02</w:t>
      </w:r>
      <w:r w:rsidR="006825CC" w:rsidRPr="00D77686">
        <w:rPr>
          <w:rFonts w:ascii="Arial" w:hAnsi="Arial"/>
        </w:rPr>
        <w:t xml:space="preserve"> </w:t>
      </w:r>
      <w:r w:rsidR="0038569E" w:rsidRPr="00D77686">
        <w:rPr>
          <w:rFonts w:ascii="Arial" w:hAnsi="Arial"/>
        </w:rPr>
        <w:t>g in 2</w:t>
      </w:r>
      <w:r w:rsidR="006825CC" w:rsidRPr="00D77686">
        <w:rPr>
          <w:rFonts w:ascii="Arial" w:hAnsi="Arial"/>
        </w:rPr>
        <w:t xml:space="preserve"> </w:t>
      </w:r>
      <w:r w:rsidR="0038569E" w:rsidRPr="00D77686">
        <w:rPr>
          <w:rFonts w:ascii="Arial" w:hAnsi="Arial"/>
        </w:rPr>
        <w:t>ml</w:t>
      </w:r>
      <w:r w:rsidRPr="00D77686">
        <w:rPr>
          <w:rFonts w:ascii="Arial" w:hAnsi="Arial"/>
        </w:rPr>
        <w:t>, make extra because of error</w:t>
      </w:r>
      <w:r w:rsidR="0038569E" w:rsidRPr="00D77686">
        <w:rPr>
          <w:rFonts w:ascii="Arial" w:hAnsi="Arial"/>
        </w:rPr>
        <w:t>) filter-sterilized)</w:t>
      </w:r>
    </w:p>
    <w:p w14:paraId="2AB1F453" w14:textId="6A7D4D08" w:rsidR="0038569E" w:rsidRPr="0065799E" w:rsidRDefault="0038569E" w:rsidP="0038569E">
      <w:pPr>
        <w:rPr>
          <w:rFonts w:ascii="Arial" w:hAnsi="Arial"/>
        </w:rPr>
      </w:pPr>
      <w:r w:rsidRPr="0065799E">
        <w:rPr>
          <w:rFonts w:ascii="Arial" w:hAnsi="Arial"/>
        </w:rPr>
        <w:t xml:space="preserve">Note: </w:t>
      </w:r>
      <w:del w:id="6" w:author="jeandrze" w:date="2016-07-06T13:56:00Z">
        <w:r w:rsidRPr="0065799E" w:rsidDel="00F16A33">
          <w:rPr>
            <w:rFonts w:ascii="Arial" w:hAnsi="Arial"/>
          </w:rPr>
          <w:delText>You can filter sterilize the c</w:delText>
        </w:r>
      </w:del>
      <w:ins w:id="7" w:author="jeandrze" w:date="2016-07-06T13:56:00Z">
        <w:r w:rsidR="00F16A33">
          <w:rPr>
            <w:rFonts w:ascii="Arial" w:hAnsi="Arial"/>
          </w:rPr>
          <w:t xml:space="preserve">Chemicals can be filter sterilized </w:t>
        </w:r>
      </w:ins>
      <w:del w:id="8" w:author="jeandrze" w:date="2016-07-06T13:56:00Z">
        <w:r w:rsidRPr="0065799E" w:rsidDel="00F16A33">
          <w:rPr>
            <w:rFonts w:ascii="Arial" w:hAnsi="Arial"/>
          </w:rPr>
          <w:delText xml:space="preserve">hemicals </w:delText>
        </w:r>
      </w:del>
      <w:r w:rsidRPr="0065799E">
        <w:rPr>
          <w:rFonts w:ascii="Arial" w:hAnsi="Arial"/>
        </w:rPr>
        <w:t>while the autoclave is running</w:t>
      </w:r>
      <w:ins w:id="9" w:author="jeandrze" w:date="2016-07-06T13:56:00Z">
        <w:r w:rsidR="00F16A33">
          <w:rPr>
            <w:rFonts w:ascii="Arial" w:hAnsi="Arial"/>
          </w:rPr>
          <w:t xml:space="preserve">. Filter sterilized chemicals should be stored </w:t>
        </w:r>
      </w:ins>
      <w:del w:id="10" w:author="jeandrze" w:date="2016-07-06T13:57:00Z">
        <w:r w:rsidRPr="0065799E" w:rsidDel="00F16A33">
          <w:rPr>
            <w:rFonts w:ascii="Arial" w:hAnsi="Arial"/>
          </w:rPr>
          <w:delText xml:space="preserve"> and store the filter sterilized chemicals in </w:delText>
        </w:r>
      </w:del>
      <w:r w:rsidRPr="0065799E">
        <w:rPr>
          <w:rFonts w:ascii="Arial" w:hAnsi="Arial"/>
        </w:rPr>
        <w:t>refrigerator until use</w:t>
      </w:r>
      <w:r w:rsidR="00FB2270" w:rsidRPr="0065799E">
        <w:rPr>
          <w:rFonts w:ascii="Arial" w:hAnsi="Arial"/>
        </w:rPr>
        <w:t>.</w:t>
      </w:r>
    </w:p>
    <w:p w14:paraId="07F6E9F3" w14:textId="77777777" w:rsidR="0038569E" w:rsidRPr="0065799E" w:rsidRDefault="0038569E" w:rsidP="0038569E">
      <w:pPr>
        <w:rPr>
          <w:rFonts w:ascii="Arial" w:hAnsi="Arial"/>
        </w:rPr>
      </w:pPr>
      <w:r w:rsidRPr="0065799E">
        <w:rPr>
          <w:rFonts w:ascii="Arial" w:hAnsi="Arial"/>
        </w:rPr>
        <w:t xml:space="preserve"> </w:t>
      </w:r>
    </w:p>
    <w:p w14:paraId="2679C1EE" w14:textId="77777777" w:rsidR="00C12AF6" w:rsidRPr="0065799E" w:rsidRDefault="00C12AF6">
      <w:pPr>
        <w:rPr>
          <w:rFonts w:ascii="Arial" w:hAnsi="Arial"/>
        </w:rPr>
      </w:pPr>
    </w:p>
    <w:sectPr w:rsidR="00C12AF6" w:rsidRPr="006579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B5EF7" w14:textId="77777777" w:rsidR="00D77686" w:rsidRDefault="00D77686" w:rsidP="00A37028">
      <w:pPr>
        <w:spacing w:after="0"/>
      </w:pPr>
      <w:r>
        <w:separator/>
      </w:r>
    </w:p>
  </w:endnote>
  <w:endnote w:type="continuationSeparator" w:id="0">
    <w:p w14:paraId="7A86CAC7" w14:textId="77777777" w:rsidR="00D77686" w:rsidRDefault="00D77686" w:rsidP="00A370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E2DAC" w14:textId="393AE4B7" w:rsidR="00D77686" w:rsidRDefault="00747B0E">
    <w:pPr>
      <w:pStyle w:val="Footer"/>
    </w:pPr>
    <w:sdt>
      <w:sdtPr>
        <w:id w:val="969400743"/>
        <w:placeholder>
          <w:docPart w:val="46088CE99A95154BA41C04272344EA64"/>
        </w:placeholder>
        <w:temporary/>
        <w:showingPlcHdr/>
      </w:sdtPr>
      <w:sdtEndPr/>
      <w:sdtContent>
        <w:r w:rsidR="00D77686">
          <w:t>[Type text]</w:t>
        </w:r>
      </w:sdtContent>
    </w:sdt>
    <w:r w:rsidR="00D77686">
      <w:ptab w:relativeTo="margin" w:alignment="center" w:leader="none"/>
    </w:r>
    <w:sdt>
      <w:sdtPr>
        <w:id w:val="969400748"/>
        <w:placeholder>
          <w:docPart w:val="AFAB3C5454DE8B4BAA3BD5F3577F4873"/>
        </w:placeholder>
        <w:temporary/>
        <w:showingPlcHdr/>
      </w:sdtPr>
      <w:sdtEndPr/>
      <w:sdtContent>
        <w:r w:rsidR="00D77686">
          <w:t>[Type text]</w:t>
        </w:r>
      </w:sdtContent>
    </w:sdt>
    <w:r w:rsidR="00D77686">
      <w:ptab w:relativeTo="margin" w:alignment="right" w:leader="none"/>
    </w:r>
    <w:sdt>
      <w:sdtPr>
        <w:id w:val="969400753"/>
        <w:placeholder>
          <w:docPart w:val="523CF2A15758DE45912CEDA9128C940E"/>
        </w:placeholder>
        <w:temporary/>
        <w:showingPlcHdr/>
      </w:sdtPr>
      <w:sdtEndPr/>
      <w:sdtContent>
        <w:r w:rsidR="00D7768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CFC33" w14:textId="14CBFAD8" w:rsidR="00D77686" w:rsidRDefault="00D7768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1AC5" w14:textId="77777777" w:rsidR="00D45C22" w:rsidRDefault="00D45C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02ADF" w14:textId="77777777" w:rsidR="00D77686" w:rsidRDefault="00D77686" w:rsidP="00A37028">
      <w:pPr>
        <w:spacing w:after="0"/>
      </w:pPr>
      <w:r>
        <w:separator/>
      </w:r>
    </w:p>
  </w:footnote>
  <w:footnote w:type="continuationSeparator" w:id="0">
    <w:p w14:paraId="07D2B83D" w14:textId="77777777" w:rsidR="00D77686" w:rsidRDefault="00D77686" w:rsidP="00A370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FA6A4" w14:textId="77777777" w:rsidR="00D45C22" w:rsidRDefault="00D45C2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7A79B" w14:textId="77777777" w:rsidR="00D45C22" w:rsidRDefault="00D45C2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6683C" w14:textId="77777777" w:rsidR="00D45C22" w:rsidRDefault="00D45C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C2C23"/>
    <w:multiLevelType w:val="hybridMultilevel"/>
    <w:tmpl w:val="FA94A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F6A5B"/>
    <w:multiLevelType w:val="hybridMultilevel"/>
    <w:tmpl w:val="F14A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6736A"/>
    <w:multiLevelType w:val="hybridMultilevel"/>
    <w:tmpl w:val="ED5EE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EDD0A11"/>
    <w:multiLevelType w:val="hybridMultilevel"/>
    <w:tmpl w:val="CD3E80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9E"/>
    <w:rsid w:val="000B39BF"/>
    <w:rsid w:val="0038569E"/>
    <w:rsid w:val="003C0078"/>
    <w:rsid w:val="0065799E"/>
    <w:rsid w:val="006825CC"/>
    <w:rsid w:val="006F7135"/>
    <w:rsid w:val="00747B0E"/>
    <w:rsid w:val="00895E69"/>
    <w:rsid w:val="00A37028"/>
    <w:rsid w:val="00C12AF6"/>
    <w:rsid w:val="00D45C22"/>
    <w:rsid w:val="00D77686"/>
    <w:rsid w:val="00E30C54"/>
    <w:rsid w:val="00F16A33"/>
    <w:rsid w:val="00FB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2F6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9E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7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A3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A33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9E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76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A3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A33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088CE99A95154BA41C04272344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45841-2FB0-0241-9FBF-895F9DB34A8F}"/>
      </w:docPartPr>
      <w:docPartBody>
        <w:p w14:paraId="5064A89A" w14:textId="475FBC00" w:rsidR="00247895" w:rsidRDefault="00EB1640" w:rsidP="00EB1640">
          <w:pPr>
            <w:pStyle w:val="46088CE99A95154BA41C04272344EA64"/>
          </w:pPr>
          <w:r>
            <w:t>[Type text]</w:t>
          </w:r>
        </w:p>
      </w:docPartBody>
    </w:docPart>
    <w:docPart>
      <w:docPartPr>
        <w:name w:val="AFAB3C5454DE8B4BAA3BD5F3577F4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3C0C6-851F-AA42-81F6-E8225464D765}"/>
      </w:docPartPr>
      <w:docPartBody>
        <w:p w14:paraId="33058F2A" w14:textId="2C2759C4" w:rsidR="00247895" w:rsidRDefault="00EB1640" w:rsidP="00EB1640">
          <w:pPr>
            <w:pStyle w:val="AFAB3C5454DE8B4BAA3BD5F3577F4873"/>
          </w:pPr>
          <w:r>
            <w:t>[Type text]</w:t>
          </w:r>
        </w:p>
      </w:docPartBody>
    </w:docPart>
    <w:docPart>
      <w:docPartPr>
        <w:name w:val="523CF2A15758DE45912CEDA9128C9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2ABF6-4B64-A042-8444-8137ED4A1338}"/>
      </w:docPartPr>
      <w:docPartBody>
        <w:p w14:paraId="3F0C477A" w14:textId="5F0E4AA7" w:rsidR="00247895" w:rsidRDefault="00EB1640" w:rsidP="00EB1640">
          <w:pPr>
            <w:pStyle w:val="523CF2A15758DE45912CEDA9128C940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0"/>
    <w:rsid w:val="00247895"/>
    <w:rsid w:val="00EB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088CE99A95154BA41C04272344EA64">
    <w:name w:val="46088CE99A95154BA41C04272344EA64"/>
    <w:rsid w:val="00EB1640"/>
  </w:style>
  <w:style w:type="paragraph" w:customStyle="1" w:styleId="AFAB3C5454DE8B4BAA3BD5F3577F4873">
    <w:name w:val="AFAB3C5454DE8B4BAA3BD5F3577F4873"/>
    <w:rsid w:val="00EB1640"/>
  </w:style>
  <w:style w:type="paragraph" w:customStyle="1" w:styleId="523CF2A15758DE45912CEDA9128C940E">
    <w:name w:val="523CF2A15758DE45912CEDA9128C940E"/>
    <w:rsid w:val="00EB1640"/>
  </w:style>
  <w:style w:type="paragraph" w:customStyle="1" w:styleId="7281C06B2E193A479AA5B846D696E159">
    <w:name w:val="7281C06B2E193A479AA5B846D696E159"/>
    <w:rsid w:val="00EB1640"/>
  </w:style>
  <w:style w:type="paragraph" w:customStyle="1" w:styleId="260A6309B8021C49AD8D22020DFB6668">
    <w:name w:val="260A6309B8021C49AD8D22020DFB6668"/>
    <w:rsid w:val="00EB1640"/>
  </w:style>
  <w:style w:type="paragraph" w:customStyle="1" w:styleId="EB8C5837E8E4914581068C1C2DC3187D">
    <w:name w:val="EB8C5837E8E4914581068C1C2DC3187D"/>
    <w:rsid w:val="00EB16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088CE99A95154BA41C04272344EA64">
    <w:name w:val="46088CE99A95154BA41C04272344EA64"/>
    <w:rsid w:val="00EB1640"/>
  </w:style>
  <w:style w:type="paragraph" w:customStyle="1" w:styleId="AFAB3C5454DE8B4BAA3BD5F3577F4873">
    <w:name w:val="AFAB3C5454DE8B4BAA3BD5F3577F4873"/>
    <w:rsid w:val="00EB1640"/>
  </w:style>
  <w:style w:type="paragraph" w:customStyle="1" w:styleId="523CF2A15758DE45912CEDA9128C940E">
    <w:name w:val="523CF2A15758DE45912CEDA9128C940E"/>
    <w:rsid w:val="00EB1640"/>
  </w:style>
  <w:style w:type="paragraph" w:customStyle="1" w:styleId="7281C06B2E193A479AA5B846D696E159">
    <w:name w:val="7281C06B2E193A479AA5B846D696E159"/>
    <w:rsid w:val="00EB1640"/>
  </w:style>
  <w:style w:type="paragraph" w:customStyle="1" w:styleId="260A6309B8021C49AD8D22020DFB6668">
    <w:name w:val="260A6309B8021C49AD8D22020DFB6668"/>
    <w:rsid w:val="00EB1640"/>
  </w:style>
  <w:style w:type="paragraph" w:customStyle="1" w:styleId="EB8C5837E8E4914581068C1C2DC3187D">
    <w:name w:val="EB8C5837E8E4914581068C1C2DC3187D"/>
    <w:rsid w:val="00EB16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865985-7A65-474F-9D26-2BA1C604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770</Characters>
  <Application>Microsoft Macintosh Word</Application>
  <DocSecurity>0</DocSecurity>
  <Lines>6</Lines>
  <Paragraphs>1</Paragraphs>
  <ScaleCrop>false</ScaleCrop>
  <Company>North Carolina State University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 Thanissery Ravindranath</dc:creator>
  <cp:keywords/>
  <dc:description/>
  <cp:lastModifiedBy>jeandrze</cp:lastModifiedBy>
  <cp:revision>6</cp:revision>
  <cp:lastPrinted>2016-03-24T15:01:00Z</cp:lastPrinted>
  <dcterms:created xsi:type="dcterms:W3CDTF">2016-07-06T17:56:00Z</dcterms:created>
  <dcterms:modified xsi:type="dcterms:W3CDTF">2016-07-08T14:53:00Z</dcterms:modified>
</cp:coreProperties>
</file>